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0D612" w14:textId="50C1AC4D" w:rsidR="00147D64" w:rsidRDefault="00147D64" w:rsidP="00147D64">
      <w:pPr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="004D4337">
        <w:rPr>
          <w:rFonts w:asciiTheme="minorHAnsi" w:hAnsiTheme="minorHAnsi" w:cstheme="minorHAnsi"/>
          <w:sz w:val="22"/>
          <w:szCs w:val="22"/>
        </w:rPr>
        <w:t>–</w:t>
      </w:r>
      <w:r w:rsidR="00AE6C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67AEF" w:rsidRPr="00967AEF">
        <w:rPr>
          <w:rFonts w:asciiTheme="minorHAnsi" w:hAnsiTheme="minorHAnsi" w:cstheme="minorHAnsi"/>
          <w:b/>
          <w:sz w:val="22"/>
          <w:szCs w:val="22"/>
        </w:rPr>
        <w:t xml:space="preserve">Nemocnice Havlíčkův </w:t>
      </w:r>
      <w:proofErr w:type="gramStart"/>
      <w:r w:rsidR="00967AEF" w:rsidRPr="00967AEF">
        <w:rPr>
          <w:rFonts w:asciiTheme="minorHAnsi" w:hAnsiTheme="minorHAnsi" w:cstheme="minorHAnsi"/>
          <w:b/>
          <w:sz w:val="22"/>
          <w:szCs w:val="22"/>
        </w:rPr>
        <w:t>Brod - vybavení</w:t>
      </w:r>
      <w:proofErr w:type="gramEnd"/>
      <w:r w:rsidR="00967AEF" w:rsidRPr="00967AEF">
        <w:rPr>
          <w:rFonts w:asciiTheme="minorHAnsi" w:hAnsiTheme="minorHAnsi" w:cstheme="minorHAnsi"/>
          <w:b/>
          <w:sz w:val="22"/>
          <w:szCs w:val="22"/>
        </w:rPr>
        <w:t xml:space="preserve"> rehabilitace II</w:t>
      </w:r>
    </w:p>
    <w:p w14:paraId="485610CA" w14:textId="312E245F" w:rsidR="00967AEF" w:rsidRPr="00C9336C" w:rsidRDefault="00967AEF" w:rsidP="00147D64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Část 1 - </w:t>
      </w:r>
      <w:r w:rsidR="00F45DD1" w:rsidRPr="00F45DD1">
        <w:rPr>
          <w:rFonts w:asciiTheme="minorHAnsi" w:hAnsiTheme="minorHAnsi" w:cstheme="minorHAnsi"/>
          <w:b/>
          <w:sz w:val="22"/>
          <w:szCs w:val="22"/>
        </w:rPr>
        <w:t>Stimulační a rehabilitační vybavení</w:t>
      </w:r>
    </w:p>
    <w:p w14:paraId="281ECBE1" w14:textId="74D4986F" w:rsidR="00973F4A" w:rsidRPr="00C9336C" w:rsidRDefault="00BC058A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0B0245" w:rsidRPr="00C9336C">
        <w:rPr>
          <w:rFonts w:asciiTheme="minorHAnsi" w:hAnsiTheme="minorHAnsi" w:cstheme="minorHAnsi"/>
          <w:sz w:val="22"/>
          <w:szCs w:val="22"/>
        </w:rPr>
        <w:t>1</w:t>
      </w:r>
      <w:r w:rsidRPr="00C9336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="00145920" w:rsidRPr="00C9336C">
        <w:rPr>
          <w:rFonts w:asciiTheme="minorHAnsi" w:hAnsiTheme="minorHAnsi" w:cstheme="minorHAnsi"/>
          <w:sz w:val="22"/>
          <w:szCs w:val="22"/>
        </w:rPr>
        <w:t xml:space="preserve"> / </w:t>
      </w:r>
      <w:r w:rsidR="00AE6C47">
        <w:rPr>
          <w:rFonts w:asciiTheme="minorHAnsi" w:hAnsiTheme="minorHAnsi" w:cstheme="minorHAnsi"/>
          <w:sz w:val="22"/>
          <w:szCs w:val="22"/>
        </w:rPr>
        <w:t>S</w:t>
      </w:r>
      <w:r w:rsidR="00145920" w:rsidRPr="00C9336C">
        <w:rPr>
          <w:rFonts w:asciiTheme="minorHAnsi" w:hAnsiTheme="minorHAnsi" w:cstheme="minorHAnsi"/>
          <w:sz w:val="22"/>
          <w:szCs w:val="22"/>
        </w:rPr>
        <w:t>mlouvy</w:t>
      </w:r>
      <w:r w:rsidR="009E37CD" w:rsidRPr="00C9336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C9336C">
        <w:rPr>
          <w:rFonts w:asciiTheme="minorHAnsi" w:hAnsiTheme="minorHAnsi" w:cstheme="minorHAnsi"/>
          <w:sz w:val="22"/>
          <w:szCs w:val="22"/>
        </w:rPr>
        <w:t xml:space="preserve">– </w:t>
      </w:r>
      <w:r w:rsidR="0020796A" w:rsidRPr="00C9336C">
        <w:rPr>
          <w:rFonts w:asciiTheme="minorHAnsi" w:hAnsiTheme="minorHAnsi" w:cstheme="minorHAnsi"/>
          <w:b/>
          <w:sz w:val="22"/>
          <w:szCs w:val="22"/>
        </w:rPr>
        <w:t>Specifikace předmětu plnění</w:t>
      </w:r>
      <w:r w:rsidR="00334233" w:rsidRPr="00C9336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426A074" w14:textId="77777777" w:rsidR="00973F4A" w:rsidRPr="00C9336C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05528C97" w:rsidR="00973F4A" w:rsidRPr="00C9336C" w:rsidRDefault="00697CE8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1</w:t>
      </w:r>
      <w:r w:rsidR="00C805E4">
        <w:rPr>
          <w:rFonts w:asciiTheme="minorHAnsi" w:hAnsiTheme="minorHAnsi" w:cstheme="minorHAnsi"/>
          <w:b/>
          <w:sz w:val="32"/>
          <w:szCs w:val="32"/>
        </w:rPr>
        <w:t xml:space="preserve">ks </w:t>
      </w:r>
      <w:proofErr w:type="spellStart"/>
      <w:r w:rsidRPr="00E42B7A">
        <w:rPr>
          <w:rFonts w:asciiTheme="minorHAnsi" w:hAnsiTheme="minorHAnsi" w:cstheme="minorHAnsi"/>
          <w:b/>
          <w:sz w:val="32"/>
          <w:szCs w:val="32"/>
        </w:rPr>
        <w:t>Vysokoindukční</w:t>
      </w:r>
      <w:proofErr w:type="spellEnd"/>
      <w:r>
        <w:rPr>
          <w:rFonts w:asciiTheme="minorHAnsi" w:hAnsiTheme="minorHAnsi" w:cstheme="minorHAnsi"/>
          <w:b/>
          <w:sz w:val="32"/>
          <w:szCs w:val="32"/>
        </w:rPr>
        <w:t xml:space="preserve"> magnetický stimulátor</w:t>
      </w:r>
    </w:p>
    <w:p w14:paraId="7A9F33EE" w14:textId="2BA6EF72" w:rsidR="003F5E7F" w:rsidRPr="00C9336C" w:rsidRDefault="0020796A" w:rsidP="000217FC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="00697CE8" w:rsidRPr="00E10B52">
        <w:rPr>
          <w:rFonts w:asciiTheme="minorHAnsi" w:hAnsiTheme="minorHAnsi" w:cstheme="minorHAnsi"/>
          <w:sz w:val="22"/>
          <w:szCs w:val="22"/>
          <w:highlight w:val="yellow"/>
        </w:rPr>
        <w:t>1</w:t>
      </w:r>
      <w:r w:rsidR="004D4337" w:rsidRPr="00E10B52">
        <w:rPr>
          <w:rFonts w:asciiTheme="minorHAnsi" w:hAnsiTheme="minorHAnsi" w:cstheme="minorHAnsi"/>
          <w:sz w:val="22"/>
          <w:szCs w:val="22"/>
          <w:highlight w:val="yellow"/>
        </w:rPr>
        <w:t xml:space="preserve"> kus</w:t>
      </w:r>
      <w:r w:rsidR="00697CE8" w:rsidRPr="00E10B52">
        <w:rPr>
          <w:rFonts w:asciiTheme="minorHAnsi" w:hAnsiTheme="minorHAnsi" w:cstheme="minorHAnsi"/>
          <w:sz w:val="22"/>
          <w:szCs w:val="22"/>
          <w:highlight w:val="yellow"/>
        </w:rPr>
        <w:t>u</w:t>
      </w:r>
      <w:r w:rsidR="000A0C39" w:rsidRPr="00E10B52">
        <w:rPr>
          <w:rFonts w:asciiTheme="minorHAnsi" w:hAnsiTheme="minorHAnsi" w:cstheme="minorHAnsi"/>
          <w:sz w:val="22"/>
          <w:szCs w:val="22"/>
          <w:highlight w:val="yellow"/>
        </w:rPr>
        <w:t xml:space="preserve"> nov</w:t>
      </w:r>
      <w:r w:rsidR="00171D9F" w:rsidRPr="00E10B52">
        <w:rPr>
          <w:rFonts w:asciiTheme="minorHAnsi" w:hAnsiTheme="minorHAnsi" w:cstheme="minorHAnsi"/>
          <w:sz w:val="22"/>
          <w:szCs w:val="22"/>
          <w:highlight w:val="yellow"/>
        </w:rPr>
        <w:t xml:space="preserve">ého </w:t>
      </w:r>
      <w:proofErr w:type="spellStart"/>
      <w:r w:rsidR="00171D9F">
        <w:rPr>
          <w:rFonts w:asciiTheme="minorHAnsi" w:hAnsiTheme="minorHAnsi" w:cstheme="minorHAnsi"/>
          <w:sz w:val="22"/>
          <w:szCs w:val="22"/>
          <w:highlight w:val="yellow"/>
        </w:rPr>
        <w:t>vysokoindukčního</w:t>
      </w:r>
      <w:proofErr w:type="spellEnd"/>
      <w:r w:rsidR="00171D9F">
        <w:rPr>
          <w:rFonts w:asciiTheme="minorHAnsi" w:hAnsiTheme="minorHAnsi" w:cstheme="minorHAnsi"/>
          <w:sz w:val="22"/>
          <w:szCs w:val="22"/>
          <w:highlight w:val="yellow"/>
        </w:rPr>
        <w:t xml:space="preserve"> magnetické stimulátoru</w:t>
      </w:r>
      <w:r w:rsidR="000A0C39" w:rsidRPr="004D4337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124B91C8" w14:textId="39424F16" w:rsidR="0020796A" w:rsidRPr="00C9336C" w:rsidRDefault="001675C2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>Nabízen</w:t>
      </w:r>
      <w:r w:rsidR="00C614A6" w:rsidRPr="00C9336C">
        <w:rPr>
          <w:rFonts w:asciiTheme="minorHAnsi" w:eastAsiaTheme="minorHAnsi" w:hAnsiTheme="minorHAnsi" w:cstheme="minorHAnsi"/>
          <w:szCs w:val="22"/>
        </w:rPr>
        <w:t>é</w:t>
      </w:r>
      <w:r w:rsidR="00826B66" w:rsidRPr="00C9336C">
        <w:rPr>
          <w:rFonts w:asciiTheme="minorHAnsi" w:eastAsiaTheme="minorHAnsi" w:hAnsiTheme="minorHAnsi" w:cstheme="minorHAnsi"/>
          <w:szCs w:val="22"/>
        </w:rPr>
        <w:t xml:space="preserve"> </w:t>
      </w:r>
      <w:r w:rsidR="00650B39" w:rsidRPr="00C9336C">
        <w:rPr>
          <w:rFonts w:asciiTheme="minorHAnsi" w:eastAsiaTheme="minorHAnsi" w:hAnsiTheme="minorHAnsi" w:cstheme="minorHAnsi"/>
          <w:szCs w:val="22"/>
        </w:rPr>
        <w:t>přístroj</w:t>
      </w:r>
      <w:r w:rsidR="00C614A6" w:rsidRPr="00C9336C">
        <w:rPr>
          <w:rFonts w:asciiTheme="minorHAnsi" w:eastAsiaTheme="minorHAnsi" w:hAnsiTheme="minorHAnsi" w:cstheme="minorHAnsi"/>
          <w:szCs w:val="22"/>
        </w:rPr>
        <w:t>e</w:t>
      </w:r>
      <w:r w:rsidRPr="00C9336C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="00C614A6" w:rsidRPr="00C9336C">
        <w:rPr>
          <w:rFonts w:asciiTheme="minorHAnsi" w:eastAsiaTheme="minorHAnsi" w:hAnsiTheme="minorHAnsi" w:cstheme="minorHAnsi"/>
          <w:szCs w:val="22"/>
        </w:rPr>
        <w:t>í</w:t>
      </w:r>
      <w:r w:rsidR="0020796A"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C9336C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C9336C" w:rsidRDefault="00995D4F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3D02E03" w14:textId="77777777" w:rsidR="00995D4F" w:rsidRDefault="00995D4F" w:rsidP="000D06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6481E1E2" w:rsidR="00D106E1" w:rsidRPr="00C9336C" w:rsidRDefault="00D106E1" w:rsidP="000D06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C9336C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C9336C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C9336C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C9336C" w14:paraId="602860B7" w14:textId="77777777" w:rsidTr="000A0C3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1E5581FE" w14:textId="5A26761D" w:rsidR="00995D4F" w:rsidRPr="00C9336C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A000" w14:textId="673F9059" w:rsidR="00995D4F" w:rsidRPr="00C9336C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C9336C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2550DEC7" w14:textId="77777777" w:rsidTr="000D068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EDCBD23" w14:textId="7B09BFC6" w:rsidR="00C614A6" w:rsidRPr="00D057F0" w:rsidRDefault="00697CE8" w:rsidP="00697CE8">
            <w:pPr>
              <w:rPr>
                <w:rFonts w:asciiTheme="minorHAnsi" w:hAnsiTheme="minorHAnsi" w:cstheme="minorHAnsi"/>
                <w:highlight w:val="yellow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Vysokoindukční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magnetický stimulátor</w:t>
            </w:r>
            <w:r w:rsidR="00C9336C" w:rsidRPr="00D057F0">
              <w:rPr>
                <w:rFonts w:asciiTheme="minorHAnsi" w:hAnsiTheme="minorHAnsi" w:cstheme="minorHAnsi"/>
                <w:b/>
              </w:rPr>
              <w:t>,</w:t>
            </w:r>
            <w:r w:rsidR="009F332C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1</w:t>
            </w:r>
            <w:r w:rsidR="00C9336C" w:rsidRPr="00D057F0">
              <w:rPr>
                <w:rFonts w:asciiTheme="minorHAnsi" w:hAnsiTheme="minorHAnsi" w:cstheme="minorHAnsi"/>
                <w:b/>
              </w:rPr>
              <w:t xml:space="preserve"> kus</w:t>
            </w:r>
          </w:p>
        </w:tc>
      </w:tr>
      <w:tr w:rsidR="009F332C" w:rsidRPr="00D057F0" w14:paraId="1E4328CD" w14:textId="77777777" w:rsidTr="000D068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A0288B4" w14:textId="6A60E480" w:rsidR="009F332C" w:rsidRPr="00D057F0" w:rsidRDefault="009F332C" w:rsidP="009F332C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9F332C" w:rsidRPr="00C9336C" w14:paraId="56973973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133D54" w14:textId="37AB17C3" w:rsidR="009F332C" w:rsidRPr="007D4809" w:rsidRDefault="00F15056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Přístroj pro terapii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vysokoindukčním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elektromagnetickým stimulátorem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61C2" w14:textId="3396C7FC" w:rsidR="009F332C" w:rsidRPr="00C9336C" w:rsidRDefault="009F332C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F332C" w:rsidRPr="00C9336C" w:rsidRDefault="009F332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5CFB9ED1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1A0453" w14:textId="5F931E5B" w:rsidR="00BC254F" w:rsidRDefault="00865E29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Využití pro různé indikace, </w:t>
            </w:r>
            <w:proofErr w:type="gramStart"/>
            <w:r w:rsidR="00DB0822" w:rsidRPr="00006F11">
              <w:rPr>
                <w:rFonts w:asciiTheme="minorHAnsi" w:hAnsiTheme="minorHAnsi" w:cstheme="minorHAnsi"/>
                <w:sz w:val="22"/>
                <w:szCs w:val="22"/>
              </w:rPr>
              <w:t xml:space="preserve">minimálně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 bolesti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páteře, bolesti nervového původu, kloubní a vazivové problémy, hojení zlomenin, svalové bolesti a spasmy, artritidy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A02B" w14:textId="4B5FB743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7E6A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5E6DB0D2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DFA4D5" w14:textId="7A258A12" w:rsidR="00BC254F" w:rsidRPr="009C1CEF" w:rsidRDefault="00BC254F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CEF">
              <w:rPr>
                <w:rFonts w:asciiTheme="minorHAnsi" w:hAnsiTheme="minorHAnsi" w:cstheme="minorHAnsi"/>
                <w:sz w:val="22"/>
                <w:szCs w:val="22"/>
              </w:rPr>
              <w:t xml:space="preserve">Intenzita až </w:t>
            </w:r>
            <w:proofErr w:type="gramStart"/>
            <w:r w:rsidRPr="009C1CEF">
              <w:rPr>
                <w:rFonts w:asciiTheme="minorHAnsi" w:hAnsiTheme="minorHAnsi" w:cstheme="minorHAnsi"/>
                <w:sz w:val="22"/>
                <w:szCs w:val="22"/>
              </w:rPr>
              <w:t>3T</w:t>
            </w:r>
            <w:proofErr w:type="gram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2E0F" w14:textId="320659DC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D581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10432B6D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E64A24" w14:textId="2523E44D" w:rsidR="00BC254F" w:rsidRPr="009C1CEF" w:rsidRDefault="00BC254F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CEF">
              <w:rPr>
                <w:rFonts w:asciiTheme="minorHAnsi" w:hAnsiTheme="minorHAnsi" w:cstheme="minorHAnsi"/>
                <w:sz w:val="22"/>
                <w:szCs w:val="22"/>
              </w:rPr>
              <w:t xml:space="preserve">Frekvence </w:t>
            </w:r>
            <w:r w:rsidR="00EC7A5E" w:rsidRPr="00006F11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006F11">
              <w:rPr>
                <w:rFonts w:asciiTheme="minorHAnsi" w:hAnsiTheme="minorHAnsi" w:cstheme="minorHAnsi"/>
                <w:sz w:val="22"/>
                <w:szCs w:val="22"/>
              </w:rPr>
              <w:t>100 Hz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0FC2" w14:textId="38B22291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66A8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092D6A9D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3149B3" w14:textId="288A1ED9" w:rsidR="00BC254F" w:rsidRDefault="00BC254F" w:rsidP="00A573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Aplikátor pro cílenou léčbu umístěný na plně nastavitelném kloubovém rameni pro bezobslužnou terapii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0716" w14:textId="24E4DFC2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8D2B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28F38ACA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0229D6" w14:textId="11F08972" w:rsidR="00BC254F" w:rsidRDefault="00BC254F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Barevný dotykový displej o velikosti min. 8“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BAB4" w14:textId="7B68C919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5B90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12FC8267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23AB62" w14:textId="31AD3FEB" w:rsidR="00BC254F" w:rsidRDefault="00BC254F" w:rsidP="00270B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Přednastavené terapeutické režimy, manuální, uživatelské protokoly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C271" w14:textId="7DF7CA0D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3C00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2E1E8EDC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4EB2CE" w14:textId="0F4C53F5" w:rsidR="00BC254F" w:rsidRDefault="00BC254F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Databáze pacientů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5B08" w14:textId="260F4C3C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25B6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5056" w:rsidRPr="00C9336C" w14:paraId="36B49C48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5898FD" w14:textId="3EDB2AFF" w:rsidR="00F15056" w:rsidRPr="007D4809" w:rsidRDefault="00F15056" w:rsidP="00241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0B96">
              <w:rPr>
                <w:rFonts w:asciiTheme="minorHAnsi" w:hAnsiTheme="minorHAnsi" w:cstheme="minorHAnsi"/>
                <w:sz w:val="22"/>
                <w:szCs w:val="22"/>
              </w:rPr>
              <w:t>Všechny součásti integrovány do přístrojového mobilního stolku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057E" w14:textId="20264EB0" w:rsidR="00F15056" w:rsidRPr="00C9336C" w:rsidRDefault="00F1505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F15056" w:rsidRPr="00C9336C" w:rsidRDefault="00F1505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6C17EF1" w14:textId="0DEBF67D" w:rsidR="00826B66" w:rsidRPr="00C9336C" w:rsidRDefault="00826B66" w:rsidP="001347C4">
      <w:pPr>
        <w:pStyle w:val="Zkladntext"/>
        <w:spacing w:before="480" w:after="240" w:line="276" w:lineRule="auto"/>
        <w:rPr>
          <w:rFonts w:asciiTheme="minorHAnsi" w:hAnsiTheme="minorHAnsi" w:cstheme="minorHAnsi"/>
          <w:b/>
          <w:sz w:val="22"/>
        </w:rPr>
      </w:pPr>
    </w:p>
    <w:sectPr w:rsidR="00826B66" w:rsidRPr="00C9336C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EF6AA" w14:textId="77777777" w:rsidR="00697CE8" w:rsidRDefault="00697CE8" w:rsidP="006A4F4C">
      <w:r>
        <w:separator/>
      </w:r>
    </w:p>
  </w:endnote>
  <w:endnote w:type="continuationSeparator" w:id="0">
    <w:p w14:paraId="7F5B0C70" w14:textId="77777777" w:rsidR="00697CE8" w:rsidRDefault="00697CE8" w:rsidP="006A4F4C">
      <w:r>
        <w:continuationSeparator/>
      </w:r>
    </w:p>
  </w:endnote>
  <w:endnote w:id="1">
    <w:p w14:paraId="19E0AAC6" w14:textId="4B983A3A" w:rsidR="00697CE8" w:rsidRPr="00901ABA" w:rsidRDefault="00697CE8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 xml:space="preserve">NE“ v případě, že ji nesplňuje. 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 xml:space="preserve">V polích, kde je možné vyplnit </w:t>
      </w:r>
      <w:r>
        <w:rPr>
          <w:rFonts w:ascii="Calibri" w:hAnsi="Calibri" w:cs="Calibri"/>
          <w:b/>
          <w:i/>
          <w:color w:val="FF0000"/>
          <w:highlight w:val="yellow"/>
        </w:rPr>
        <w:t>„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>hodnotu</w:t>
      </w:r>
      <w:r>
        <w:rPr>
          <w:rFonts w:ascii="Calibri" w:hAnsi="Calibri" w:cs="Calibri"/>
          <w:b/>
          <w:i/>
          <w:color w:val="FF0000"/>
          <w:highlight w:val="yellow"/>
        </w:rPr>
        <w:t>“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 xml:space="preserve"> účastník uvede </w:t>
      </w:r>
      <w:r>
        <w:rPr>
          <w:rFonts w:ascii="Calibri" w:hAnsi="Calibri" w:cs="Calibri"/>
          <w:b/>
          <w:i/>
          <w:color w:val="FF0000"/>
          <w:highlight w:val="yellow"/>
        </w:rPr>
        <w:t>KONKRÉTNÍ HODNOTU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>, kterou nabízený přístroj splňuje příslušnou podmínku.</w:t>
      </w:r>
    </w:p>
    <w:p w14:paraId="5B043CE7" w14:textId="77777777" w:rsidR="00697CE8" w:rsidRDefault="00697CE8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29FE9DA9" w14:textId="77777777" w:rsidR="00697CE8" w:rsidRPr="00FB7267" w:rsidRDefault="00697CE8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697CE8" w:rsidRDefault="00697CE8">
      <w:pPr>
        <w:pStyle w:val="Textvysvtlivek"/>
        <w:rPr>
          <w:rFonts w:ascii="Calibri" w:hAnsi="Calibri" w:cs="Calibri"/>
          <w:b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  <w:p w14:paraId="7C22BCC7" w14:textId="77777777" w:rsidR="00697CE8" w:rsidRDefault="00697CE8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5BB10F82" w14:textId="77777777" w:rsidR="00697CE8" w:rsidRDefault="00697CE8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32ACD9C0" w14:textId="77777777" w:rsidR="00697CE8" w:rsidRDefault="00697CE8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500A57A2" w14:textId="77777777" w:rsidR="00E224AE" w:rsidRDefault="00E224AE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2950311C" w14:textId="77777777" w:rsidR="00697CE8" w:rsidRDefault="00697CE8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71CACD6A" w14:textId="1D556D10" w:rsidR="00697CE8" w:rsidRPr="00C9336C" w:rsidRDefault="006117C0" w:rsidP="00242E35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1ks </w:t>
      </w:r>
      <w:r w:rsidRPr="00E42B7A">
        <w:rPr>
          <w:rFonts w:asciiTheme="minorHAnsi" w:hAnsiTheme="minorHAnsi" w:cstheme="minorHAnsi"/>
          <w:b/>
          <w:sz w:val="32"/>
          <w:szCs w:val="32"/>
        </w:rPr>
        <w:t>Rehabilitační</w:t>
      </w:r>
      <w:r>
        <w:rPr>
          <w:rFonts w:asciiTheme="minorHAnsi" w:hAnsiTheme="minorHAnsi" w:cstheme="minorHAnsi"/>
          <w:b/>
          <w:sz w:val="32"/>
          <w:szCs w:val="32"/>
        </w:rPr>
        <w:t xml:space="preserve"> chodník se závěsným systémem</w:t>
      </w:r>
    </w:p>
    <w:p w14:paraId="0C375BCA" w14:textId="51576FC8" w:rsidR="00697CE8" w:rsidRPr="00C9336C" w:rsidRDefault="00697CE8" w:rsidP="00E10B52">
      <w:pPr>
        <w:pStyle w:val="Zhlav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Pr="008825A0">
        <w:rPr>
          <w:rFonts w:asciiTheme="minorHAnsi" w:hAnsiTheme="minorHAnsi" w:cstheme="minorHAnsi"/>
          <w:sz w:val="22"/>
          <w:szCs w:val="22"/>
          <w:highlight w:val="yellow"/>
        </w:rPr>
        <w:t xml:space="preserve">1 kusu </w:t>
      </w:r>
      <w:r w:rsidRPr="000172CD">
        <w:rPr>
          <w:rFonts w:asciiTheme="minorHAnsi" w:hAnsiTheme="minorHAnsi" w:cstheme="minorHAnsi"/>
          <w:sz w:val="22"/>
          <w:szCs w:val="22"/>
          <w:highlight w:val="yellow"/>
        </w:rPr>
        <w:t>nového</w:t>
      </w:r>
      <w:r w:rsidR="00E10B52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E10B52" w:rsidRPr="00E10B52">
        <w:rPr>
          <w:rFonts w:asciiTheme="minorHAnsi" w:hAnsiTheme="minorHAnsi" w:cstheme="minorHAnsi"/>
          <w:sz w:val="22"/>
          <w:szCs w:val="22"/>
          <w:highlight w:val="yellow"/>
        </w:rPr>
        <w:t>rehabilitačního chodníku se závěsným systémem</w:t>
      </w:r>
      <w:r w:rsidRPr="00E10B52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42C906A9" w14:textId="77777777" w:rsidR="00697CE8" w:rsidRPr="00C9336C" w:rsidRDefault="00697CE8" w:rsidP="00242E35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 xml:space="preserve">Nabízené přístroje 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Pr="00C9336C">
        <w:rPr>
          <w:rFonts w:asciiTheme="minorHAnsi" w:eastAsiaTheme="minorHAnsi" w:hAnsiTheme="minorHAnsi" w:cstheme="minorHAnsi"/>
          <w:szCs w:val="22"/>
        </w:rPr>
        <w:t>í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697CE8" w:rsidRPr="00C9336C" w14:paraId="00619D2D" w14:textId="77777777" w:rsidTr="001F5E08">
        <w:tc>
          <w:tcPr>
            <w:tcW w:w="6091" w:type="dxa"/>
            <w:shd w:val="clear" w:color="auto" w:fill="BDD6EE" w:themeFill="accent1" w:themeFillTint="66"/>
          </w:tcPr>
          <w:p w14:paraId="351156AA" w14:textId="77777777" w:rsidR="00697CE8" w:rsidRPr="00C9336C" w:rsidRDefault="00697C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7536865B" w14:textId="77777777" w:rsidR="00697CE8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/>
            </w:r>
          </w:p>
          <w:p w14:paraId="47CD3FA7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280FC768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697CE8" w:rsidRPr="00C9336C" w14:paraId="56DFE7AF" w14:textId="77777777" w:rsidTr="001F5E0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D78A42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697CE8" w:rsidRPr="00C9336C" w14:paraId="4BFB9C01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66C80767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EAAA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32FB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2953B1E9" w14:textId="77777777" w:rsidTr="001F5E0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E9C9D85" w14:textId="1754560C" w:rsidR="00697CE8" w:rsidRPr="00D057F0" w:rsidRDefault="006117C0" w:rsidP="00242E35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Rehabilitační přístroj se závěsným systémem</w:t>
            </w:r>
          </w:p>
        </w:tc>
      </w:tr>
      <w:tr w:rsidR="00697CE8" w:rsidRPr="00D057F0" w14:paraId="5E33D0DF" w14:textId="77777777" w:rsidTr="001F5E0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ADD1323" w14:textId="77777777" w:rsidR="00697CE8" w:rsidRPr="00D057F0" w:rsidRDefault="00697CE8" w:rsidP="001F5E08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697CE8" w:rsidRPr="00C9336C" w14:paraId="5BEDF4BE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E0ECD5" w14:textId="43787281" w:rsidR="00697CE8" w:rsidRPr="00962E0B" w:rsidRDefault="00962E0B" w:rsidP="001F5E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="006117C0" w:rsidRPr="00962E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ehabilitační </w:t>
            </w:r>
            <w:r w:rsidR="006226E8" w:rsidRPr="00962E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pohyblivý </w:t>
            </w:r>
            <w:r w:rsidR="006117C0" w:rsidRPr="00962E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chodník se </w:t>
            </w:r>
            <w:r w:rsidR="006117C0" w:rsidRPr="00563AE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závěsným systém </w:t>
            </w:r>
            <w:r w:rsidR="006117C0" w:rsidRPr="00962E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 odlehčení a jištění pacienta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577C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FB0E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4CA910AE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D300C1" w14:textId="3927A81C" w:rsidR="00697CE8" w:rsidRPr="007D4809" w:rsidRDefault="006226E8" w:rsidP="001F5E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Odpružený systém pásu pro absorpci nárazů při chůzi a běhu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BCE4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22F5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4701CA62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F1D0D6" w14:textId="40D667BE" w:rsidR="00697CE8" w:rsidRPr="007D4809" w:rsidRDefault="006226E8" w:rsidP="001F5E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Integrované senzory v pásu pro zpětnou vazbu v reálném čase – analýza cyklu kroku</w:t>
            </w:r>
            <w:r w:rsidR="00E947C6">
              <w:rPr>
                <w:rFonts w:ascii="Calibri" w:hAnsi="Calibri" w:cs="Calibri"/>
                <w:color w:val="000000"/>
                <w:sz w:val="22"/>
                <w:szCs w:val="22"/>
              </w:rPr>
              <w:t>, délka kroku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symetrie pravé a levé strany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4B41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C836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06C6062D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BDFABA" w14:textId="3F572D88" w:rsidR="00697CE8" w:rsidRPr="007D4809" w:rsidRDefault="006226E8" w:rsidP="001F5E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Dotykový barevný displej velikosti min. 17“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8557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374A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51B6BF91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9BA24" w14:textId="49E341AF" w:rsidR="00697CE8" w:rsidRPr="007D4809" w:rsidRDefault="006226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Plynule nastavitelná rychlost pásu v rozsahu min.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0-22km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A9BA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3CAF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72B16BED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4CBA423" w14:textId="0007AFC5" w:rsidR="00697CE8" w:rsidRPr="007D4809" w:rsidRDefault="006226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chodu v opačném směru rychlostí v rozsahu min.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0-10km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/h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D889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E97F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754132E7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71F231" w14:textId="585C1248" w:rsidR="00697CE8" w:rsidRPr="00C9336C" w:rsidRDefault="006226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Konstrukce pro zavěšení pacienta do úvazku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18B9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194B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47C6" w:rsidRPr="00C9336C" w14:paraId="04396DCE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106D29" w14:textId="7A0B48FF" w:rsidR="00E947C6" w:rsidRDefault="00E947C6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Více velikostí zavěšovacích úvazků (2ks součástí nabídky)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6FDF" w14:textId="002AD6F3" w:rsidR="00E947C6" w:rsidRPr="008971BB" w:rsidRDefault="0071460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9DC4" w14:textId="77777777" w:rsidR="00E947C6" w:rsidRPr="00C9336C" w:rsidRDefault="00E947C6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7A791F20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4AADE5" w14:textId="42C07D27" w:rsidR="00697CE8" w:rsidRPr="00C9336C" w:rsidRDefault="006226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Závěsný systém s možností individuálního odlehčení pravé či levé strany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0C47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AA5B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278751CD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AC0610" w14:textId="202C37DB" w:rsidR="00697CE8" w:rsidRPr="00EE1F4B" w:rsidRDefault="006226E8" w:rsidP="00622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Nosnost pásu min.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250kg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5BF8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0FDD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15A0491B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59E803" w14:textId="74786DA9" w:rsidR="00697CE8" w:rsidRPr="00C9336C" w:rsidRDefault="006226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Nosnost závěsného systému min.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120kg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79F4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6EB0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0010BBE3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214B41" w14:textId="0DD46418" w:rsidR="00697CE8" w:rsidRPr="00C9336C" w:rsidRDefault="006226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Rozměr běžecké plochy min. 1500x600mm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CA2A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8705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154698E9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04AAB1" w14:textId="5A8EC38D" w:rsidR="00697CE8" w:rsidRPr="00C9336C" w:rsidRDefault="006226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Bezpečnostní STOP tlačítko na ovládacím panelu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F6C2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4944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168197FF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4B9458" w14:textId="008C0C69" w:rsidR="00697CE8" w:rsidRPr="00EE1F4B" w:rsidRDefault="006226E8" w:rsidP="001F5E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Hrudní pás se snímačem tepové frekvence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CAA9" w14:textId="477294C9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954D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6FFA" w:rsidRPr="00C9336C" w14:paraId="4B73FC17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7EDE46" w14:textId="0AF253F6" w:rsidR="00376FFA" w:rsidRPr="00865E29" w:rsidRDefault="00376FFA" w:rsidP="00376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5E29">
              <w:rPr>
                <w:rFonts w:ascii="Calibri" w:hAnsi="Calibri" w:cs="Calibri"/>
                <w:color w:val="000000"/>
                <w:sz w:val="22"/>
                <w:szCs w:val="22"/>
              </w:rPr>
              <w:t>Nájezdová rampa včetně plošiny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D4D0" w14:textId="1F97334F" w:rsidR="00376FFA" w:rsidRPr="00C9336C" w:rsidRDefault="00376FFA" w:rsidP="00376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D9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D792" w14:textId="77777777" w:rsidR="00376FFA" w:rsidRPr="00C9336C" w:rsidRDefault="00376FFA" w:rsidP="00376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6FFA" w:rsidRPr="00C9336C" w14:paraId="3D89FCC7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4803C0" w14:textId="7720C5F5" w:rsidR="00376FFA" w:rsidRPr="00865E29" w:rsidRDefault="00376FFA" w:rsidP="00376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5E29">
              <w:rPr>
                <w:rFonts w:ascii="Calibri" w:hAnsi="Calibri" w:cs="Calibri"/>
                <w:color w:val="000000"/>
                <w:sz w:val="22"/>
                <w:szCs w:val="22"/>
              </w:rPr>
              <w:t>Elektronicky nastavitelné stoupání chodníku v rozsahu min. 0-</w:t>
            </w:r>
            <w:proofErr w:type="gramStart"/>
            <w:r w:rsidRPr="00865E29">
              <w:rPr>
                <w:rFonts w:ascii="Calibri" w:hAnsi="Calibri" w:cs="Calibri"/>
                <w:color w:val="000000"/>
                <w:sz w:val="22"/>
                <w:szCs w:val="22"/>
              </w:rPr>
              <w:t>20%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D324" w14:textId="06981E97" w:rsidR="00376FFA" w:rsidRPr="00C9336C" w:rsidRDefault="00376FFA" w:rsidP="00376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D9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BF42" w14:textId="77777777" w:rsidR="00376FFA" w:rsidRPr="00C9336C" w:rsidRDefault="00376FFA" w:rsidP="00376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6FFA" w:rsidRPr="00C9336C" w14:paraId="6EBEF092" w14:textId="77777777" w:rsidTr="001F5E0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7EAA8B" w14:textId="3F16D051" w:rsidR="00376FFA" w:rsidRPr="006226E8" w:rsidRDefault="00376FFA" w:rsidP="00376FFA">
            <w:pP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6E0F8E">
              <w:rPr>
                <w:rFonts w:ascii="Calibri" w:hAnsi="Calibri" w:cs="Calibri"/>
                <w:color w:val="000000"/>
                <w:sz w:val="22"/>
                <w:szCs w:val="22"/>
              </w:rPr>
              <w:t>Medicínská certifikace přístroje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5D13" w14:textId="14DA45E0" w:rsidR="00376FFA" w:rsidRPr="00C9336C" w:rsidRDefault="00376FFA" w:rsidP="00376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D9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A626" w14:textId="77777777" w:rsidR="00376FFA" w:rsidRPr="00C9336C" w:rsidRDefault="00376FFA" w:rsidP="00376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2C2A6754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09B315D1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3658B324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03DD391C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58E49028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537B3615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38D69E85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1C8C1475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44F99290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357871C9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68B1ECD5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0CD785CB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43346B20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</w:p>
    <w:p w14:paraId="6B52E064" w14:textId="77777777" w:rsidR="006117C0" w:rsidRDefault="006117C0">
      <w:pPr>
        <w:pStyle w:val="Textvysvtlivek"/>
        <w:rPr>
          <w:rFonts w:ascii="Calibri" w:hAnsi="Calibri" w:cs="Calibri"/>
          <w:i/>
          <w:highlight w:val="yellow"/>
        </w:rPr>
      </w:pPr>
    </w:p>
    <w:p w14:paraId="165C7A7A" w14:textId="6096E8D4" w:rsidR="00697CE8" w:rsidRPr="00C9336C" w:rsidRDefault="00BC234E" w:rsidP="003C5E4C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E42B7A">
        <w:rPr>
          <w:rFonts w:asciiTheme="minorHAnsi" w:hAnsiTheme="minorHAnsi" w:cstheme="minorHAnsi"/>
          <w:b/>
          <w:sz w:val="32"/>
          <w:szCs w:val="32"/>
        </w:rPr>
        <w:t>Vodoléčba</w:t>
      </w:r>
      <w:r>
        <w:rPr>
          <w:rFonts w:asciiTheme="minorHAnsi" w:hAnsiTheme="minorHAnsi" w:cstheme="minorHAnsi"/>
          <w:b/>
          <w:sz w:val="32"/>
          <w:szCs w:val="32"/>
        </w:rPr>
        <w:t xml:space="preserve"> pro horní a dolní končetiny</w:t>
      </w:r>
    </w:p>
    <w:p w14:paraId="74D3531D" w14:textId="4C040C36" w:rsidR="00697CE8" w:rsidRPr="00C9336C" w:rsidRDefault="00697CE8" w:rsidP="003C5E4C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Pr="008825A0">
        <w:rPr>
          <w:rFonts w:asciiTheme="minorHAnsi" w:hAnsiTheme="minorHAnsi" w:cstheme="minorHAnsi"/>
          <w:sz w:val="22"/>
          <w:szCs w:val="22"/>
          <w:highlight w:val="yellow"/>
        </w:rPr>
        <w:t xml:space="preserve">1 </w:t>
      </w:r>
      <w:r w:rsidRPr="00001168">
        <w:rPr>
          <w:rFonts w:asciiTheme="minorHAnsi" w:hAnsiTheme="minorHAnsi" w:cstheme="minorHAnsi"/>
          <w:sz w:val="22"/>
          <w:szCs w:val="22"/>
          <w:highlight w:val="yellow"/>
        </w:rPr>
        <w:t xml:space="preserve">kusu nové </w:t>
      </w:r>
      <w:r w:rsidR="00E10B52">
        <w:rPr>
          <w:rFonts w:asciiTheme="minorHAnsi" w:hAnsiTheme="minorHAnsi" w:cstheme="minorHAnsi"/>
          <w:sz w:val="22"/>
          <w:szCs w:val="22"/>
          <w:highlight w:val="yellow"/>
        </w:rPr>
        <w:t>vodoléčby pro horní a dolní končetiny</w:t>
      </w:r>
      <w:r w:rsidRPr="00001168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6A287399" w14:textId="77777777" w:rsidR="00697CE8" w:rsidRPr="00C9336C" w:rsidRDefault="00697CE8" w:rsidP="003C5E4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 xml:space="preserve">Nabízené přístroje 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Pr="00C9336C">
        <w:rPr>
          <w:rFonts w:asciiTheme="minorHAnsi" w:eastAsiaTheme="minorHAnsi" w:hAnsiTheme="minorHAnsi" w:cstheme="minorHAnsi"/>
          <w:szCs w:val="22"/>
        </w:rPr>
        <w:t>í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697CE8" w:rsidRPr="00C9336C" w14:paraId="68098380" w14:textId="77777777" w:rsidTr="001F5E08">
        <w:tc>
          <w:tcPr>
            <w:tcW w:w="6091" w:type="dxa"/>
            <w:shd w:val="clear" w:color="auto" w:fill="BDD6EE" w:themeFill="accent1" w:themeFillTint="66"/>
          </w:tcPr>
          <w:p w14:paraId="2CE79C5C" w14:textId="77777777" w:rsidR="00697CE8" w:rsidRPr="00C9336C" w:rsidRDefault="00697CE8" w:rsidP="001F5E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4C663EDA" w14:textId="77777777" w:rsidR="00697CE8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/>
            </w:r>
          </w:p>
          <w:p w14:paraId="09860B56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6DA96C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697CE8" w:rsidRPr="00C9336C" w14:paraId="2D5A2D65" w14:textId="77777777" w:rsidTr="001F5E0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006BBA9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697CE8" w:rsidRPr="00C9336C" w14:paraId="1BA7E6ED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778C3DDA" w14:textId="77777777" w:rsidR="00697CE8" w:rsidRPr="00C9336C" w:rsidRDefault="00697CE8" w:rsidP="001F5E08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BCF2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675B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CE8" w:rsidRPr="00C9336C" w14:paraId="6BE50DE1" w14:textId="77777777" w:rsidTr="001F5E0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352D5E9" w14:textId="6F32EFCC" w:rsidR="00697CE8" w:rsidRPr="00D057F0" w:rsidRDefault="00BC234E" w:rsidP="001F5E08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Vodoléčba pro horní a dolní končetiny</w:t>
            </w:r>
          </w:p>
        </w:tc>
      </w:tr>
      <w:tr w:rsidR="00697CE8" w:rsidRPr="00D057F0" w14:paraId="6C4B3BBF" w14:textId="77777777" w:rsidTr="001F5E0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D526075" w14:textId="77777777" w:rsidR="00697CE8" w:rsidRPr="00D057F0" w:rsidRDefault="00697CE8" w:rsidP="001F5E08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697CE8" w:rsidRPr="00C9336C" w14:paraId="1DB9ABDB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400706" w14:textId="0B375341" w:rsidR="00697CE8" w:rsidRPr="003C5E4C" w:rsidRDefault="00BC234E" w:rsidP="006A521B">
            <w:r>
              <w:t>Vana pro končetinovou vířivou a perličkovou masáž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35BD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7537" w14:textId="77777777" w:rsidR="00697CE8" w:rsidRPr="00C9336C" w:rsidRDefault="00697CE8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2B1B0A57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FC37C8" w14:textId="53451A60" w:rsidR="00BC254F" w:rsidRDefault="00BC254F" w:rsidP="00BD4C84">
            <w:r>
              <w:t>4 komorová vana pro současnou terapii horních i dolních končetin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CC4B" w14:textId="4BB1EEB1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54E0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3F0BBCCB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39BB74" w14:textId="2756A4EF" w:rsidR="00BC254F" w:rsidRDefault="00BC254F" w:rsidP="00BD4C84">
            <w:r>
              <w:t>Min. 15 hydromasážních trysek směrově nastavitelných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0CEF" w14:textId="2C7D4699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04B8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0A838A56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0172E04" w14:textId="267CD0A5" w:rsidR="00BC254F" w:rsidRDefault="00BC254F" w:rsidP="00BD4C84">
            <w:r>
              <w:t>Kontinuální a pulzní režim vířivé masáže a perličkové masáže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4647" w14:textId="6A9C4E52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05DB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54ACB" w:rsidRPr="00C9336C" w14:paraId="3F56EC08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2EB23BF" w14:textId="7D4E1E2C" w:rsidR="00454ACB" w:rsidRDefault="00454ACB" w:rsidP="00BD4C84">
            <w:r>
              <w:t>Nerezové trysky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FA5B" w14:textId="071EEDE6" w:rsidR="00454ACB" w:rsidRPr="00FC4A09" w:rsidRDefault="00624367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2FBC" w14:textId="77777777" w:rsidR="00454ACB" w:rsidRPr="00C9336C" w:rsidRDefault="00454ACB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1CEE9707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9176F98" w14:textId="494F2618" w:rsidR="00BC254F" w:rsidRPr="009C1CEF" w:rsidRDefault="00BC254F" w:rsidP="00BD4C84">
            <w:r w:rsidRPr="009C1CEF">
              <w:t>Ovládací panel s elektronickým ovládáním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D4F6" w14:textId="7C82933E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CACA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73D2526C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138AC51" w14:textId="4C6DDCE0" w:rsidR="00BC254F" w:rsidRPr="009C1CEF" w:rsidRDefault="00BC254F" w:rsidP="00E14227">
            <w:r w:rsidRPr="009C1CEF">
              <w:t xml:space="preserve">Časovač procedur </w:t>
            </w:r>
            <w:r w:rsidR="00563AE8" w:rsidRPr="00006F11">
              <w:t xml:space="preserve">(min. v rozsahu </w:t>
            </w:r>
            <w:r w:rsidR="00E14227" w:rsidRPr="00006F11">
              <w:t xml:space="preserve">10 - </w:t>
            </w:r>
            <w:proofErr w:type="gramStart"/>
            <w:r w:rsidRPr="009C1CEF">
              <w:t>30min</w:t>
            </w:r>
            <w:proofErr w:type="gramEnd"/>
            <w:r w:rsidR="009C1CEF">
              <w:t>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8A33" w14:textId="1419A30C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9A39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687DAEE9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C3F398" w14:textId="316C94CC" w:rsidR="00BC254F" w:rsidRDefault="00BC254F" w:rsidP="00BC234E">
            <w:r>
              <w:t xml:space="preserve">Ukazatel teploty vody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F0BF" w14:textId="6CA87489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CA32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219D572B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4465D7" w14:textId="3FB29F98" w:rsidR="00BC254F" w:rsidRDefault="00BC254F" w:rsidP="00BC234E">
            <w:r>
              <w:t>3 zóny perličkové masáže, s nezávislým řízením spodní a horní zóny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C57E" w14:textId="158BA0F6" w:rsidR="00BC254F" w:rsidRPr="002A651F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4B31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18A1BD1F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0D1C66" w14:textId="746B8215" w:rsidR="00BC254F" w:rsidRDefault="00BC254F" w:rsidP="00BC234E">
            <w:r>
              <w:t>Automatické vysoušení perličkového masážního systému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3C17" w14:textId="28AAB424" w:rsidR="00BC254F" w:rsidRPr="002A651F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F953" w14:textId="77777777" w:rsidR="00BC254F" w:rsidRPr="00C9336C" w:rsidRDefault="00BC254F" w:rsidP="00BD4C8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5B789012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02A12F" w14:textId="2E810983" w:rsidR="00BC254F" w:rsidRPr="007D4809" w:rsidRDefault="00BC254F" w:rsidP="001F5E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Oplachová sprcha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83DB" w14:textId="65AB11A8" w:rsidR="00BC254F" w:rsidRPr="00C9336C" w:rsidRDefault="00BC254F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4518" w14:textId="77777777" w:rsidR="00BC254F" w:rsidRPr="00C9336C" w:rsidRDefault="00BC254F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28851D54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501FFC" w14:textId="5D2B1655" w:rsidR="00BC254F" w:rsidRDefault="00BC254F" w:rsidP="001F5E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>Připojení teplé a studené vody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C689" w14:textId="6ED138BD" w:rsidR="00BC254F" w:rsidRPr="000A1E39" w:rsidRDefault="00BC254F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5441" w14:textId="77777777" w:rsidR="00BC254F" w:rsidRPr="00C9336C" w:rsidRDefault="00BC254F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27DFE" w:rsidRPr="00C9336C" w14:paraId="2A4922B3" w14:textId="77777777" w:rsidTr="001F5E0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E64190" w14:textId="6AF02C77" w:rsidR="00127DFE" w:rsidRDefault="00127DFE" w:rsidP="001F5E08">
            <w:r>
              <w:t>Pacientské bezpečnostní tlačítko přivolání obsluhy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2B38" w14:textId="11E536CD" w:rsidR="00127DFE" w:rsidRPr="00FC4A09" w:rsidRDefault="007802A1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4A0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F17D" w14:textId="77777777" w:rsidR="00127DFE" w:rsidRPr="00C9336C" w:rsidRDefault="00127DFE" w:rsidP="001F5E0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63D71AFF" w14:textId="77777777" w:rsidR="00697CE8" w:rsidRDefault="00697CE8" w:rsidP="003C5E4C">
      <w:pPr>
        <w:pStyle w:val="Textvysvtlivek"/>
        <w:rPr>
          <w:rFonts w:ascii="Calibri" w:hAnsi="Calibri" w:cs="Calibri"/>
          <w:i/>
          <w:highlight w:val="yellow"/>
        </w:rPr>
      </w:pPr>
    </w:p>
    <w:p w14:paraId="305BCE3C" w14:textId="77777777" w:rsidR="001347C4" w:rsidRPr="00C9336C" w:rsidRDefault="001347C4" w:rsidP="001347C4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C9336C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4D03AFCF" w14:textId="77777777" w:rsidR="001347C4" w:rsidRPr="00C9336C" w:rsidRDefault="001347C4" w:rsidP="001347C4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  <w:highlight w:val="yellow"/>
        </w:rPr>
        <w:t>(</w:t>
      </w:r>
      <w:r w:rsidRPr="00C9336C">
        <w:rPr>
          <w:rFonts w:asciiTheme="minorHAnsi" w:hAnsiTheme="minorHAnsi" w:cstheme="minorHAnsi"/>
          <w:sz w:val="22"/>
        </w:rPr>
        <w:t>el.</w:t>
      </w:r>
      <w:r w:rsidRPr="00C9336C">
        <w:rPr>
          <w:rFonts w:asciiTheme="minorHAnsi" w:hAnsiTheme="minorHAnsi" w:cstheme="minorHAnsi"/>
          <w:sz w:val="22"/>
          <w:highlight w:val="yellow"/>
        </w:rPr>
        <w:t>)</w:t>
      </w:r>
      <w:r w:rsidRPr="00C9336C">
        <w:rPr>
          <w:rFonts w:asciiTheme="minorHAnsi" w:hAnsiTheme="minorHAnsi" w:cstheme="minorHAnsi"/>
          <w:sz w:val="22"/>
        </w:rPr>
        <w:t xml:space="preserve"> podpis:</w:t>
      </w:r>
    </w:p>
    <w:p w14:paraId="217C7423" w14:textId="77777777" w:rsidR="001347C4" w:rsidRPr="00C9336C" w:rsidRDefault="001347C4" w:rsidP="001347C4">
      <w:pPr>
        <w:jc w:val="both"/>
        <w:rPr>
          <w:rFonts w:asciiTheme="minorHAnsi" w:hAnsiTheme="minorHAnsi" w:cstheme="minorHAnsi"/>
          <w:sz w:val="22"/>
        </w:rPr>
      </w:pPr>
    </w:p>
    <w:p w14:paraId="57E50DAA" w14:textId="77777777" w:rsidR="001347C4" w:rsidRPr="00C9336C" w:rsidRDefault="001347C4" w:rsidP="001347C4">
      <w:pPr>
        <w:jc w:val="both"/>
        <w:rPr>
          <w:rFonts w:asciiTheme="minorHAnsi" w:hAnsiTheme="minorHAnsi" w:cstheme="minorHAnsi"/>
          <w:sz w:val="22"/>
        </w:rPr>
      </w:pPr>
    </w:p>
    <w:p w14:paraId="094A0B7A" w14:textId="77777777" w:rsidR="001347C4" w:rsidRPr="00C9336C" w:rsidRDefault="001347C4" w:rsidP="001347C4">
      <w:pPr>
        <w:jc w:val="both"/>
        <w:rPr>
          <w:rFonts w:asciiTheme="minorHAnsi" w:hAnsiTheme="minorHAnsi" w:cstheme="minorHAnsi"/>
          <w:sz w:val="22"/>
        </w:rPr>
      </w:pPr>
    </w:p>
    <w:p w14:paraId="78A6FD31" w14:textId="77777777" w:rsidR="001347C4" w:rsidRPr="00C9336C" w:rsidRDefault="001347C4" w:rsidP="001347C4">
      <w:pPr>
        <w:jc w:val="both"/>
        <w:rPr>
          <w:rFonts w:asciiTheme="minorHAnsi" w:hAnsiTheme="minorHAnsi" w:cstheme="minorHAnsi"/>
          <w:sz w:val="22"/>
        </w:rPr>
      </w:pPr>
    </w:p>
    <w:p w14:paraId="394C31A5" w14:textId="77777777" w:rsidR="001347C4" w:rsidRPr="00C9336C" w:rsidRDefault="001347C4" w:rsidP="001347C4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</w:rPr>
        <w:t>…………………………………………….</w:t>
      </w:r>
    </w:p>
    <w:p w14:paraId="3B194FB3" w14:textId="77777777" w:rsidR="001347C4" w:rsidRPr="00C9336C" w:rsidRDefault="00E13FEB" w:rsidP="001347C4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docPartList>
            <w:docPartGallery w:val="Quick Parts"/>
            <w:docPartCategory w:val="Šablony"/>
          </w:docPartList>
        </w:sdtPr>
        <w:sdtEndPr/>
        <w:sdtContent>
          <w:r w:rsidR="001347C4"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51347D0" w14:textId="2603715D" w:rsidR="001347C4" w:rsidRPr="00C9336C" w:rsidDel="00E13FEB" w:rsidRDefault="00E13FEB" w:rsidP="001347C4">
      <w:pPr>
        <w:spacing w:after="840"/>
        <w:ind w:right="340"/>
        <w:jc w:val="both"/>
        <w:rPr>
          <w:del w:id="0" w:author="Vojtěchová Gabriela" w:date="2025-09-01T10:38:00Z" w16du:dateUtc="2025-09-01T08:38:00Z"/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docPartList>
            <w:docPartGallery w:val="Quick Parts"/>
            <w:docPartCategory w:val="Šablony"/>
          </w:docPartList>
        </w:sdtPr>
        <w:sdtEndPr/>
        <w:sdtContent>
          <w:r w:rsidR="001347C4" w:rsidRPr="00C9336C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p w14:paraId="34CE642B" w14:textId="77777777" w:rsidR="00697CE8" w:rsidRPr="00FB7267" w:rsidRDefault="00697CE8" w:rsidP="00E13FEB">
      <w:pPr>
        <w:spacing w:after="840"/>
        <w:ind w:right="340"/>
        <w:jc w:val="both"/>
        <w:rPr>
          <w:highlight w:val="yellow"/>
        </w:rPr>
        <w:pPrChange w:id="1" w:author="Vojtěchová Gabriela" w:date="2025-09-01T10:38:00Z" w16du:dateUtc="2025-09-01T08:38:00Z">
          <w:pPr>
            <w:pStyle w:val="Textvysvtlivek"/>
          </w:pPr>
        </w:pPrChange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D4A7EAA" w:rsidR="00697CE8" w:rsidRPr="007C73D4" w:rsidRDefault="00697CE8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6293F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6293F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75ECB89" w:rsidR="00697CE8" w:rsidRPr="006C0541" w:rsidRDefault="00697CE8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6293F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6293F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8A5FC" w14:textId="77777777" w:rsidR="00697CE8" w:rsidRDefault="00697CE8" w:rsidP="006A4F4C">
      <w:r>
        <w:separator/>
      </w:r>
    </w:p>
  </w:footnote>
  <w:footnote w:type="continuationSeparator" w:id="0">
    <w:p w14:paraId="2B17D93A" w14:textId="77777777" w:rsidR="00697CE8" w:rsidRDefault="00697CE8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351BF2"/>
    <w:multiLevelType w:val="hybridMultilevel"/>
    <w:tmpl w:val="396E915E"/>
    <w:lvl w:ilvl="0" w:tplc="5BD68D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545D3420"/>
    <w:multiLevelType w:val="hybridMultilevel"/>
    <w:tmpl w:val="E5A813A4"/>
    <w:lvl w:ilvl="0" w:tplc="84761CFA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6918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7603641">
    <w:abstractNumId w:val="21"/>
  </w:num>
  <w:num w:numId="3" w16cid:durableId="835342290">
    <w:abstractNumId w:val="23"/>
  </w:num>
  <w:num w:numId="4" w16cid:durableId="539588651">
    <w:abstractNumId w:val="11"/>
  </w:num>
  <w:num w:numId="5" w16cid:durableId="118037928">
    <w:abstractNumId w:val="4"/>
  </w:num>
  <w:num w:numId="6" w16cid:durableId="518852832">
    <w:abstractNumId w:val="21"/>
  </w:num>
  <w:num w:numId="7" w16cid:durableId="1913275401">
    <w:abstractNumId w:val="16"/>
  </w:num>
  <w:num w:numId="8" w16cid:durableId="1907059782">
    <w:abstractNumId w:val="27"/>
  </w:num>
  <w:num w:numId="9" w16cid:durableId="1568026393">
    <w:abstractNumId w:val="22"/>
  </w:num>
  <w:num w:numId="10" w16cid:durableId="25946065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5148495">
    <w:abstractNumId w:val="27"/>
  </w:num>
  <w:num w:numId="12" w16cid:durableId="802188358">
    <w:abstractNumId w:val="25"/>
  </w:num>
  <w:num w:numId="13" w16cid:durableId="806164577">
    <w:abstractNumId w:val="12"/>
  </w:num>
  <w:num w:numId="14" w16cid:durableId="673344596">
    <w:abstractNumId w:val="27"/>
  </w:num>
  <w:num w:numId="15" w16cid:durableId="546332308">
    <w:abstractNumId w:val="14"/>
  </w:num>
  <w:num w:numId="16" w16cid:durableId="1361319889">
    <w:abstractNumId w:val="2"/>
  </w:num>
  <w:num w:numId="17" w16cid:durableId="431554818">
    <w:abstractNumId w:val="13"/>
  </w:num>
  <w:num w:numId="18" w16cid:durableId="432090526">
    <w:abstractNumId w:val="20"/>
  </w:num>
  <w:num w:numId="19" w16cid:durableId="846672564">
    <w:abstractNumId w:val="27"/>
  </w:num>
  <w:num w:numId="20" w16cid:durableId="1339890277">
    <w:abstractNumId w:val="18"/>
  </w:num>
  <w:num w:numId="21" w16cid:durableId="480924221">
    <w:abstractNumId w:val="7"/>
  </w:num>
  <w:num w:numId="22" w16cid:durableId="1221212380">
    <w:abstractNumId w:val="10"/>
  </w:num>
  <w:num w:numId="23" w16cid:durableId="344938666">
    <w:abstractNumId w:val="6"/>
  </w:num>
  <w:num w:numId="24" w16cid:durableId="258879161">
    <w:abstractNumId w:val="3"/>
  </w:num>
  <w:num w:numId="25" w16cid:durableId="1422600607">
    <w:abstractNumId w:val="29"/>
  </w:num>
  <w:num w:numId="26" w16cid:durableId="1905681984">
    <w:abstractNumId w:val="8"/>
  </w:num>
  <w:num w:numId="27" w16cid:durableId="1320888274">
    <w:abstractNumId w:val="9"/>
  </w:num>
  <w:num w:numId="28" w16cid:durableId="1512603268">
    <w:abstractNumId w:val="24"/>
  </w:num>
  <w:num w:numId="29" w16cid:durableId="1689484025">
    <w:abstractNumId w:val="1"/>
  </w:num>
  <w:num w:numId="30" w16cid:durableId="1056662540">
    <w:abstractNumId w:val="27"/>
  </w:num>
  <w:num w:numId="31" w16cid:durableId="1436363580">
    <w:abstractNumId w:val="28"/>
  </w:num>
  <w:num w:numId="32" w16cid:durableId="1877547674">
    <w:abstractNumId w:val="15"/>
  </w:num>
  <w:num w:numId="33" w16cid:durableId="828516286">
    <w:abstractNumId w:val="17"/>
  </w:num>
  <w:num w:numId="34" w16cid:durableId="598484854">
    <w:abstractNumId w:val="0"/>
  </w:num>
  <w:num w:numId="35" w16cid:durableId="1344938255">
    <w:abstractNumId w:val="5"/>
  </w:num>
  <w:num w:numId="36" w16cid:durableId="926037841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ojtěchová Gabriela">
    <w15:presenceInfo w15:providerId="AD" w15:userId="S-1-5-21-2922865233-739661894-3270051605-11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13107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1168"/>
    <w:rsid w:val="00002763"/>
    <w:rsid w:val="00002D5D"/>
    <w:rsid w:val="00002F27"/>
    <w:rsid w:val="00004329"/>
    <w:rsid w:val="0000436A"/>
    <w:rsid w:val="00005807"/>
    <w:rsid w:val="00006F11"/>
    <w:rsid w:val="0000726F"/>
    <w:rsid w:val="000074F1"/>
    <w:rsid w:val="00010ECF"/>
    <w:rsid w:val="00011561"/>
    <w:rsid w:val="00012AD5"/>
    <w:rsid w:val="00013538"/>
    <w:rsid w:val="0001653E"/>
    <w:rsid w:val="000172CD"/>
    <w:rsid w:val="00020F98"/>
    <w:rsid w:val="000217FC"/>
    <w:rsid w:val="00021935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05D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1FE5"/>
    <w:rsid w:val="000739AE"/>
    <w:rsid w:val="000746FB"/>
    <w:rsid w:val="00077688"/>
    <w:rsid w:val="00080D64"/>
    <w:rsid w:val="0008207D"/>
    <w:rsid w:val="00085D55"/>
    <w:rsid w:val="00087105"/>
    <w:rsid w:val="000924B3"/>
    <w:rsid w:val="00093749"/>
    <w:rsid w:val="000943DF"/>
    <w:rsid w:val="000958CB"/>
    <w:rsid w:val="000971F1"/>
    <w:rsid w:val="000A0C39"/>
    <w:rsid w:val="000A23DE"/>
    <w:rsid w:val="000A349F"/>
    <w:rsid w:val="000A55E9"/>
    <w:rsid w:val="000A5A1E"/>
    <w:rsid w:val="000B0245"/>
    <w:rsid w:val="000B04F0"/>
    <w:rsid w:val="000B225C"/>
    <w:rsid w:val="000B2439"/>
    <w:rsid w:val="000B459E"/>
    <w:rsid w:val="000C15D9"/>
    <w:rsid w:val="000C208F"/>
    <w:rsid w:val="000C6EC6"/>
    <w:rsid w:val="000C7113"/>
    <w:rsid w:val="000C7B2C"/>
    <w:rsid w:val="000D0689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0C53"/>
    <w:rsid w:val="00104B13"/>
    <w:rsid w:val="00106260"/>
    <w:rsid w:val="00107F3A"/>
    <w:rsid w:val="00113F86"/>
    <w:rsid w:val="0011624A"/>
    <w:rsid w:val="00116750"/>
    <w:rsid w:val="0011747F"/>
    <w:rsid w:val="00117F9C"/>
    <w:rsid w:val="00123AB2"/>
    <w:rsid w:val="00123FA6"/>
    <w:rsid w:val="00125917"/>
    <w:rsid w:val="00127DFE"/>
    <w:rsid w:val="00131941"/>
    <w:rsid w:val="001324B6"/>
    <w:rsid w:val="00132E8F"/>
    <w:rsid w:val="001347C4"/>
    <w:rsid w:val="001375CB"/>
    <w:rsid w:val="00141BC3"/>
    <w:rsid w:val="00142EFC"/>
    <w:rsid w:val="0014344C"/>
    <w:rsid w:val="00143D72"/>
    <w:rsid w:val="00145920"/>
    <w:rsid w:val="00147D64"/>
    <w:rsid w:val="001500CD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1D9F"/>
    <w:rsid w:val="00172FF8"/>
    <w:rsid w:val="001826CE"/>
    <w:rsid w:val="00182F70"/>
    <w:rsid w:val="001850E7"/>
    <w:rsid w:val="00187917"/>
    <w:rsid w:val="0019023F"/>
    <w:rsid w:val="0019076F"/>
    <w:rsid w:val="00193D82"/>
    <w:rsid w:val="00194811"/>
    <w:rsid w:val="00194D7C"/>
    <w:rsid w:val="00197C94"/>
    <w:rsid w:val="001A2963"/>
    <w:rsid w:val="001A3477"/>
    <w:rsid w:val="001A39DA"/>
    <w:rsid w:val="001A4D6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12D0"/>
    <w:rsid w:val="001F24D3"/>
    <w:rsid w:val="001F26FF"/>
    <w:rsid w:val="001F2A9F"/>
    <w:rsid w:val="001F31B0"/>
    <w:rsid w:val="001F4F04"/>
    <w:rsid w:val="001F5E08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25041"/>
    <w:rsid w:val="00232CA9"/>
    <w:rsid w:val="00233A47"/>
    <w:rsid w:val="0023442A"/>
    <w:rsid w:val="00234499"/>
    <w:rsid w:val="0024005C"/>
    <w:rsid w:val="002408B8"/>
    <w:rsid w:val="00241260"/>
    <w:rsid w:val="00242E35"/>
    <w:rsid w:val="0024412D"/>
    <w:rsid w:val="00245620"/>
    <w:rsid w:val="00246376"/>
    <w:rsid w:val="0024661C"/>
    <w:rsid w:val="0025159A"/>
    <w:rsid w:val="0025199D"/>
    <w:rsid w:val="00251DFA"/>
    <w:rsid w:val="00253C48"/>
    <w:rsid w:val="00257C4A"/>
    <w:rsid w:val="00266701"/>
    <w:rsid w:val="00270B96"/>
    <w:rsid w:val="00273381"/>
    <w:rsid w:val="00277AD0"/>
    <w:rsid w:val="00277C9F"/>
    <w:rsid w:val="00281C3D"/>
    <w:rsid w:val="0028522D"/>
    <w:rsid w:val="002852B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15A6"/>
    <w:rsid w:val="002B3994"/>
    <w:rsid w:val="002B614B"/>
    <w:rsid w:val="002C03D6"/>
    <w:rsid w:val="002C6A3E"/>
    <w:rsid w:val="002C7074"/>
    <w:rsid w:val="002D0BE8"/>
    <w:rsid w:val="002D2B91"/>
    <w:rsid w:val="002D426A"/>
    <w:rsid w:val="002E11B6"/>
    <w:rsid w:val="002E2A6B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0376"/>
    <w:rsid w:val="00311F82"/>
    <w:rsid w:val="00312265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0B7A"/>
    <w:rsid w:val="00341229"/>
    <w:rsid w:val="00341DFF"/>
    <w:rsid w:val="003423E2"/>
    <w:rsid w:val="00343DFC"/>
    <w:rsid w:val="00344A50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0150"/>
    <w:rsid w:val="00371725"/>
    <w:rsid w:val="003749A6"/>
    <w:rsid w:val="00376FFA"/>
    <w:rsid w:val="00380D7E"/>
    <w:rsid w:val="00380E80"/>
    <w:rsid w:val="00385075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1977"/>
    <w:rsid w:val="003B359C"/>
    <w:rsid w:val="003B419C"/>
    <w:rsid w:val="003B6162"/>
    <w:rsid w:val="003C158F"/>
    <w:rsid w:val="003C2DE9"/>
    <w:rsid w:val="003C30BF"/>
    <w:rsid w:val="003C3B4D"/>
    <w:rsid w:val="003C5E4C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3F754F"/>
    <w:rsid w:val="00400DB1"/>
    <w:rsid w:val="00400EA9"/>
    <w:rsid w:val="00404380"/>
    <w:rsid w:val="00404450"/>
    <w:rsid w:val="00407AE4"/>
    <w:rsid w:val="00411729"/>
    <w:rsid w:val="0041569E"/>
    <w:rsid w:val="00426883"/>
    <w:rsid w:val="00431CB2"/>
    <w:rsid w:val="0043281D"/>
    <w:rsid w:val="00442324"/>
    <w:rsid w:val="00450FF0"/>
    <w:rsid w:val="0045106E"/>
    <w:rsid w:val="00453805"/>
    <w:rsid w:val="0045471D"/>
    <w:rsid w:val="00454ACB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06EE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37"/>
    <w:rsid w:val="004D4388"/>
    <w:rsid w:val="004D60DA"/>
    <w:rsid w:val="004D6352"/>
    <w:rsid w:val="004D67F2"/>
    <w:rsid w:val="004D72D9"/>
    <w:rsid w:val="004D7881"/>
    <w:rsid w:val="004E0305"/>
    <w:rsid w:val="004E6C12"/>
    <w:rsid w:val="004E6D8B"/>
    <w:rsid w:val="004F761A"/>
    <w:rsid w:val="004F7CD6"/>
    <w:rsid w:val="005022D4"/>
    <w:rsid w:val="00504084"/>
    <w:rsid w:val="0050635D"/>
    <w:rsid w:val="00511733"/>
    <w:rsid w:val="005125C3"/>
    <w:rsid w:val="00514459"/>
    <w:rsid w:val="0051644D"/>
    <w:rsid w:val="005170B1"/>
    <w:rsid w:val="00517DCE"/>
    <w:rsid w:val="005210C8"/>
    <w:rsid w:val="00522892"/>
    <w:rsid w:val="005241F0"/>
    <w:rsid w:val="00524EA6"/>
    <w:rsid w:val="00525973"/>
    <w:rsid w:val="00527A35"/>
    <w:rsid w:val="00530BB0"/>
    <w:rsid w:val="00533EC4"/>
    <w:rsid w:val="005423AE"/>
    <w:rsid w:val="005442C8"/>
    <w:rsid w:val="00544C97"/>
    <w:rsid w:val="0055335A"/>
    <w:rsid w:val="00560175"/>
    <w:rsid w:val="00560369"/>
    <w:rsid w:val="00563AE8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04BE"/>
    <w:rsid w:val="00593FD9"/>
    <w:rsid w:val="005A059C"/>
    <w:rsid w:val="005A2717"/>
    <w:rsid w:val="005A55B5"/>
    <w:rsid w:val="005A5E1A"/>
    <w:rsid w:val="005B31F2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3A81"/>
    <w:rsid w:val="005F56FA"/>
    <w:rsid w:val="005F67AE"/>
    <w:rsid w:val="0060055E"/>
    <w:rsid w:val="00601461"/>
    <w:rsid w:val="00605B00"/>
    <w:rsid w:val="00606AA6"/>
    <w:rsid w:val="00606E7E"/>
    <w:rsid w:val="00610F1D"/>
    <w:rsid w:val="006117C0"/>
    <w:rsid w:val="00617378"/>
    <w:rsid w:val="00621629"/>
    <w:rsid w:val="006216EC"/>
    <w:rsid w:val="006220F4"/>
    <w:rsid w:val="006226E8"/>
    <w:rsid w:val="00623231"/>
    <w:rsid w:val="00624167"/>
    <w:rsid w:val="00624367"/>
    <w:rsid w:val="00624655"/>
    <w:rsid w:val="00625843"/>
    <w:rsid w:val="006319E4"/>
    <w:rsid w:val="00634FF8"/>
    <w:rsid w:val="006369E0"/>
    <w:rsid w:val="00641070"/>
    <w:rsid w:val="0064185C"/>
    <w:rsid w:val="00641F7B"/>
    <w:rsid w:val="00644968"/>
    <w:rsid w:val="00644DC7"/>
    <w:rsid w:val="00647DB1"/>
    <w:rsid w:val="00650B39"/>
    <w:rsid w:val="00650B8A"/>
    <w:rsid w:val="0066412A"/>
    <w:rsid w:val="006644C7"/>
    <w:rsid w:val="00666E65"/>
    <w:rsid w:val="00670C3C"/>
    <w:rsid w:val="00670D45"/>
    <w:rsid w:val="00670F2C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3CC4"/>
    <w:rsid w:val="0069463E"/>
    <w:rsid w:val="00694DE3"/>
    <w:rsid w:val="00695999"/>
    <w:rsid w:val="00696FC4"/>
    <w:rsid w:val="00697CE8"/>
    <w:rsid w:val="00697F43"/>
    <w:rsid w:val="006A08AC"/>
    <w:rsid w:val="006A410F"/>
    <w:rsid w:val="006A4EB8"/>
    <w:rsid w:val="006A4F4C"/>
    <w:rsid w:val="006A521B"/>
    <w:rsid w:val="006A71C0"/>
    <w:rsid w:val="006B187F"/>
    <w:rsid w:val="006B24F1"/>
    <w:rsid w:val="006B3670"/>
    <w:rsid w:val="006B5656"/>
    <w:rsid w:val="006B71FF"/>
    <w:rsid w:val="006B7482"/>
    <w:rsid w:val="006C0541"/>
    <w:rsid w:val="006C420B"/>
    <w:rsid w:val="006C507E"/>
    <w:rsid w:val="006D1F17"/>
    <w:rsid w:val="006D2B4C"/>
    <w:rsid w:val="006D3638"/>
    <w:rsid w:val="006D4277"/>
    <w:rsid w:val="006E0F8E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608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3A7"/>
    <w:rsid w:val="00766704"/>
    <w:rsid w:val="007670B5"/>
    <w:rsid w:val="00767729"/>
    <w:rsid w:val="0076791F"/>
    <w:rsid w:val="00774049"/>
    <w:rsid w:val="00774FF5"/>
    <w:rsid w:val="00775CDA"/>
    <w:rsid w:val="007802A1"/>
    <w:rsid w:val="00781AB8"/>
    <w:rsid w:val="00783E38"/>
    <w:rsid w:val="00784EE9"/>
    <w:rsid w:val="007857CE"/>
    <w:rsid w:val="00785D17"/>
    <w:rsid w:val="00785EAA"/>
    <w:rsid w:val="0078633F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97CF3"/>
    <w:rsid w:val="007A0073"/>
    <w:rsid w:val="007A1775"/>
    <w:rsid w:val="007A45CD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C20"/>
    <w:rsid w:val="007C6E74"/>
    <w:rsid w:val="007C71E5"/>
    <w:rsid w:val="007C73BC"/>
    <w:rsid w:val="007C73D4"/>
    <w:rsid w:val="007D4809"/>
    <w:rsid w:val="007E3D83"/>
    <w:rsid w:val="007E45C9"/>
    <w:rsid w:val="007E4D0C"/>
    <w:rsid w:val="007E5F40"/>
    <w:rsid w:val="007E6153"/>
    <w:rsid w:val="007E7084"/>
    <w:rsid w:val="007E7735"/>
    <w:rsid w:val="007E7BD4"/>
    <w:rsid w:val="007F137E"/>
    <w:rsid w:val="007F2779"/>
    <w:rsid w:val="00801D16"/>
    <w:rsid w:val="00804F8A"/>
    <w:rsid w:val="0080623D"/>
    <w:rsid w:val="008063AC"/>
    <w:rsid w:val="008113BE"/>
    <w:rsid w:val="008150AE"/>
    <w:rsid w:val="00815334"/>
    <w:rsid w:val="00822610"/>
    <w:rsid w:val="00823581"/>
    <w:rsid w:val="00823E39"/>
    <w:rsid w:val="00824E9D"/>
    <w:rsid w:val="00825980"/>
    <w:rsid w:val="008263DC"/>
    <w:rsid w:val="00826B66"/>
    <w:rsid w:val="00832832"/>
    <w:rsid w:val="00832AD5"/>
    <w:rsid w:val="008339F4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46FFC"/>
    <w:rsid w:val="008535B7"/>
    <w:rsid w:val="008579B1"/>
    <w:rsid w:val="00861C08"/>
    <w:rsid w:val="00863C4E"/>
    <w:rsid w:val="00863F7F"/>
    <w:rsid w:val="00865E29"/>
    <w:rsid w:val="00866759"/>
    <w:rsid w:val="00866884"/>
    <w:rsid w:val="00867B4D"/>
    <w:rsid w:val="008713C5"/>
    <w:rsid w:val="008726BF"/>
    <w:rsid w:val="00873B8B"/>
    <w:rsid w:val="008744BC"/>
    <w:rsid w:val="00874EE9"/>
    <w:rsid w:val="00875877"/>
    <w:rsid w:val="00877506"/>
    <w:rsid w:val="00877702"/>
    <w:rsid w:val="00881394"/>
    <w:rsid w:val="008825A0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0EFB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74FA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3B38"/>
    <w:rsid w:val="008F54D5"/>
    <w:rsid w:val="008F5A40"/>
    <w:rsid w:val="008F64E7"/>
    <w:rsid w:val="008F71ED"/>
    <w:rsid w:val="00900126"/>
    <w:rsid w:val="0090163A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7A1E"/>
    <w:rsid w:val="0093005E"/>
    <w:rsid w:val="00930ABA"/>
    <w:rsid w:val="00933218"/>
    <w:rsid w:val="009344DB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03E"/>
    <w:rsid w:val="00955747"/>
    <w:rsid w:val="009566E8"/>
    <w:rsid w:val="009577A0"/>
    <w:rsid w:val="00961513"/>
    <w:rsid w:val="00962E0B"/>
    <w:rsid w:val="00963B7D"/>
    <w:rsid w:val="0096581A"/>
    <w:rsid w:val="00965A8F"/>
    <w:rsid w:val="009671BE"/>
    <w:rsid w:val="00967AEF"/>
    <w:rsid w:val="009718EE"/>
    <w:rsid w:val="00971C6C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1CEF"/>
    <w:rsid w:val="009C3218"/>
    <w:rsid w:val="009C4002"/>
    <w:rsid w:val="009C4D7A"/>
    <w:rsid w:val="009C4DEF"/>
    <w:rsid w:val="009C51DE"/>
    <w:rsid w:val="009D1DAB"/>
    <w:rsid w:val="009D3C1D"/>
    <w:rsid w:val="009D3D53"/>
    <w:rsid w:val="009D7652"/>
    <w:rsid w:val="009E1C69"/>
    <w:rsid w:val="009E2777"/>
    <w:rsid w:val="009E31FF"/>
    <w:rsid w:val="009E37CD"/>
    <w:rsid w:val="009E4044"/>
    <w:rsid w:val="009F041F"/>
    <w:rsid w:val="009F05A5"/>
    <w:rsid w:val="009F0A09"/>
    <w:rsid w:val="009F1CFC"/>
    <w:rsid w:val="009F247D"/>
    <w:rsid w:val="009F332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2517"/>
    <w:rsid w:val="00A138BF"/>
    <w:rsid w:val="00A13966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159D"/>
    <w:rsid w:val="00A52E7F"/>
    <w:rsid w:val="00A558E5"/>
    <w:rsid w:val="00A55F60"/>
    <w:rsid w:val="00A560A5"/>
    <w:rsid w:val="00A57391"/>
    <w:rsid w:val="00A60F85"/>
    <w:rsid w:val="00A62A75"/>
    <w:rsid w:val="00A62C72"/>
    <w:rsid w:val="00A6473E"/>
    <w:rsid w:val="00A64DC0"/>
    <w:rsid w:val="00A65112"/>
    <w:rsid w:val="00A656F5"/>
    <w:rsid w:val="00A708F5"/>
    <w:rsid w:val="00A70A09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1FC2"/>
    <w:rsid w:val="00AA41F3"/>
    <w:rsid w:val="00AA6AC2"/>
    <w:rsid w:val="00AA786A"/>
    <w:rsid w:val="00AB0749"/>
    <w:rsid w:val="00AB2BC2"/>
    <w:rsid w:val="00AB31B2"/>
    <w:rsid w:val="00AC01D4"/>
    <w:rsid w:val="00AC0A13"/>
    <w:rsid w:val="00AC6E58"/>
    <w:rsid w:val="00AC7D1A"/>
    <w:rsid w:val="00AD36D6"/>
    <w:rsid w:val="00AD7A5F"/>
    <w:rsid w:val="00AE0165"/>
    <w:rsid w:val="00AE0E1C"/>
    <w:rsid w:val="00AE16CD"/>
    <w:rsid w:val="00AE4980"/>
    <w:rsid w:val="00AE6C47"/>
    <w:rsid w:val="00AF166B"/>
    <w:rsid w:val="00AF390C"/>
    <w:rsid w:val="00B02490"/>
    <w:rsid w:val="00B032E0"/>
    <w:rsid w:val="00B042B9"/>
    <w:rsid w:val="00B052C6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08F9"/>
    <w:rsid w:val="00B5228B"/>
    <w:rsid w:val="00B53E32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06F6"/>
    <w:rsid w:val="00BA3637"/>
    <w:rsid w:val="00BA4210"/>
    <w:rsid w:val="00BA459E"/>
    <w:rsid w:val="00BA511E"/>
    <w:rsid w:val="00BA539A"/>
    <w:rsid w:val="00BA6069"/>
    <w:rsid w:val="00BB2E8D"/>
    <w:rsid w:val="00BB3666"/>
    <w:rsid w:val="00BB51F4"/>
    <w:rsid w:val="00BB6A8A"/>
    <w:rsid w:val="00BC058A"/>
    <w:rsid w:val="00BC234E"/>
    <w:rsid w:val="00BC254F"/>
    <w:rsid w:val="00BC51CC"/>
    <w:rsid w:val="00BC6366"/>
    <w:rsid w:val="00BC6FDF"/>
    <w:rsid w:val="00BD2AB2"/>
    <w:rsid w:val="00BD4C84"/>
    <w:rsid w:val="00BD4E82"/>
    <w:rsid w:val="00BD7978"/>
    <w:rsid w:val="00BD7C26"/>
    <w:rsid w:val="00BE24C0"/>
    <w:rsid w:val="00BE2B1F"/>
    <w:rsid w:val="00BE358D"/>
    <w:rsid w:val="00BE6081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06B1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27B84"/>
    <w:rsid w:val="00C3112D"/>
    <w:rsid w:val="00C33971"/>
    <w:rsid w:val="00C35048"/>
    <w:rsid w:val="00C353F6"/>
    <w:rsid w:val="00C361F0"/>
    <w:rsid w:val="00C366D7"/>
    <w:rsid w:val="00C4080B"/>
    <w:rsid w:val="00C43828"/>
    <w:rsid w:val="00C4618D"/>
    <w:rsid w:val="00C52600"/>
    <w:rsid w:val="00C53CB1"/>
    <w:rsid w:val="00C55D9F"/>
    <w:rsid w:val="00C60721"/>
    <w:rsid w:val="00C609F8"/>
    <w:rsid w:val="00C6108B"/>
    <w:rsid w:val="00C61377"/>
    <w:rsid w:val="00C614A6"/>
    <w:rsid w:val="00C639F0"/>
    <w:rsid w:val="00C67337"/>
    <w:rsid w:val="00C73294"/>
    <w:rsid w:val="00C753B4"/>
    <w:rsid w:val="00C805E4"/>
    <w:rsid w:val="00C8417C"/>
    <w:rsid w:val="00C86478"/>
    <w:rsid w:val="00C9336C"/>
    <w:rsid w:val="00C9507F"/>
    <w:rsid w:val="00C96499"/>
    <w:rsid w:val="00CA16C0"/>
    <w:rsid w:val="00CA58FD"/>
    <w:rsid w:val="00CB0842"/>
    <w:rsid w:val="00CB16BC"/>
    <w:rsid w:val="00CB1736"/>
    <w:rsid w:val="00CB2B8C"/>
    <w:rsid w:val="00CB5C1E"/>
    <w:rsid w:val="00CB745A"/>
    <w:rsid w:val="00CC5082"/>
    <w:rsid w:val="00CC544A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057F0"/>
    <w:rsid w:val="00D106E1"/>
    <w:rsid w:val="00D120AC"/>
    <w:rsid w:val="00D14257"/>
    <w:rsid w:val="00D152DF"/>
    <w:rsid w:val="00D16100"/>
    <w:rsid w:val="00D20793"/>
    <w:rsid w:val="00D21BC0"/>
    <w:rsid w:val="00D22199"/>
    <w:rsid w:val="00D24C63"/>
    <w:rsid w:val="00D2596A"/>
    <w:rsid w:val="00D34B78"/>
    <w:rsid w:val="00D35B2A"/>
    <w:rsid w:val="00D405EC"/>
    <w:rsid w:val="00D40CCE"/>
    <w:rsid w:val="00D40D99"/>
    <w:rsid w:val="00D4222E"/>
    <w:rsid w:val="00D43F5C"/>
    <w:rsid w:val="00D47284"/>
    <w:rsid w:val="00D51595"/>
    <w:rsid w:val="00D51DC6"/>
    <w:rsid w:val="00D5659A"/>
    <w:rsid w:val="00D60327"/>
    <w:rsid w:val="00D6293F"/>
    <w:rsid w:val="00D63837"/>
    <w:rsid w:val="00D64010"/>
    <w:rsid w:val="00D645AA"/>
    <w:rsid w:val="00D65106"/>
    <w:rsid w:val="00D716F5"/>
    <w:rsid w:val="00D76085"/>
    <w:rsid w:val="00D90CE2"/>
    <w:rsid w:val="00D94CBF"/>
    <w:rsid w:val="00DA0268"/>
    <w:rsid w:val="00DA3D36"/>
    <w:rsid w:val="00DA5F5B"/>
    <w:rsid w:val="00DB0822"/>
    <w:rsid w:val="00DB5453"/>
    <w:rsid w:val="00DB578E"/>
    <w:rsid w:val="00DB6F28"/>
    <w:rsid w:val="00DC2AB7"/>
    <w:rsid w:val="00DC6D60"/>
    <w:rsid w:val="00DD0DF0"/>
    <w:rsid w:val="00DD3F7B"/>
    <w:rsid w:val="00DD4A76"/>
    <w:rsid w:val="00DD5B99"/>
    <w:rsid w:val="00DD6B3C"/>
    <w:rsid w:val="00DE21BD"/>
    <w:rsid w:val="00DE295C"/>
    <w:rsid w:val="00DE2E21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6817"/>
    <w:rsid w:val="00E07526"/>
    <w:rsid w:val="00E07ADE"/>
    <w:rsid w:val="00E10B52"/>
    <w:rsid w:val="00E13E4B"/>
    <w:rsid w:val="00E13FEB"/>
    <w:rsid w:val="00E14227"/>
    <w:rsid w:val="00E179D1"/>
    <w:rsid w:val="00E224AE"/>
    <w:rsid w:val="00E25023"/>
    <w:rsid w:val="00E25B9F"/>
    <w:rsid w:val="00E26967"/>
    <w:rsid w:val="00E26DE4"/>
    <w:rsid w:val="00E33154"/>
    <w:rsid w:val="00E34EC9"/>
    <w:rsid w:val="00E4183D"/>
    <w:rsid w:val="00E42B7A"/>
    <w:rsid w:val="00E44696"/>
    <w:rsid w:val="00E55E66"/>
    <w:rsid w:val="00E55F1C"/>
    <w:rsid w:val="00E57250"/>
    <w:rsid w:val="00E57BED"/>
    <w:rsid w:val="00E61106"/>
    <w:rsid w:val="00E636F3"/>
    <w:rsid w:val="00E64179"/>
    <w:rsid w:val="00E70272"/>
    <w:rsid w:val="00E711DD"/>
    <w:rsid w:val="00E749D3"/>
    <w:rsid w:val="00E7581F"/>
    <w:rsid w:val="00E75DE5"/>
    <w:rsid w:val="00E767F4"/>
    <w:rsid w:val="00E76F78"/>
    <w:rsid w:val="00E7770D"/>
    <w:rsid w:val="00E77DE8"/>
    <w:rsid w:val="00E80490"/>
    <w:rsid w:val="00E82579"/>
    <w:rsid w:val="00E8378B"/>
    <w:rsid w:val="00E91E19"/>
    <w:rsid w:val="00E92C91"/>
    <w:rsid w:val="00E939CF"/>
    <w:rsid w:val="00E947C6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C7A5E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5056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45DD1"/>
    <w:rsid w:val="00F47556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4966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10012D1A"/>
  <w15:docId w15:val="{1DE8C1F9-4BFE-4509-886B-825F2354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611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C27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EAD86-2A59-4156-99BA-68D6ED7F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Vojtěchová Gabriela</cp:lastModifiedBy>
  <cp:revision>23</cp:revision>
  <dcterms:created xsi:type="dcterms:W3CDTF">2025-06-19T06:14:00Z</dcterms:created>
  <dcterms:modified xsi:type="dcterms:W3CDTF">2025-09-01T08:38:00Z</dcterms:modified>
</cp:coreProperties>
</file>